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39BC12" w14:textId="5EFF7819" w:rsidR="00BC42F3" w:rsidRDefault="00756B67" w:rsidP="00BC42F3">
      <w:pPr>
        <w:jc w:val="center"/>
        <w:rPr>
          <w:b/>
        </w:rPr>
      </w:pPr>
      <w:r w:rsidRPr="00756B67">
        <w:rPr>
          <w:b/>
        </w:rPr>
        <w:t xml:space="preserve">Communication </w:t>
      </w:r>
      <w:r w:rsidR="00BC42F3" w:rsidRPr="00756B67">
        <w:rPr>
          <w:b/>
        </w:rPr>
        <w:t>Through Change Is Important</w:t>
      </w:r>
    </w:p>
    <w:p w14:paraId="0042AF52" w14:textId="5ECA916C" w:rsidR="00756B67" w:rsidRPr="00756B67" w:rsidRDefault="00BC42F3" w:rsidP="00BC42F3">
      <w:pPr>
        <w:jc w:val="center"/>
        <w:rPr>
          <w:b/>
        </w:rPr>
      </w:pPr>
      <w:r>
        <w:rPr>
          <w:b/>
        </w:rPr>
        <w:t xml:space="preserve"> (You can fix stupid …. But I don’t think I should call it that)</w:t>
      </w:r>
    </w:p>
    <w:p w14:paraId="0785631C" w14:textId="3DB5BDE4" w:rsidR="00756B67" w:rsidRPr="00BC42F3" w:rsidRDefault="00756B67" w:rsidP="00756B67">
      <w:pPr>
        <w:rPr>
          <w:b/>
        </w:rPr>
      </w:pPr>
      <w:r w:rsidRPr="00BC42F3">
        <w:rPr>
          <w:b/>
        </w:rPr>
        <w:t>The importance of communication</w:t>
      </w:r>
    </w:p>
    <w:p w14:paraId="310FFE5E" w14:textId="5F346671" w:rsidR="00756B67" w:rsidRPr="00756B67" w:rsidRDefault="00BC42F3" w:rsidP="00756B67">
      <w:r>
        <w:t xml:space="preserve">I am currently working on a project that has a major impact on the company. Throughout this process I continue to hear a set of words that is not sitting well with me. </w:t>
      </w:r>
      <w:r w:rsidR="00756B67" w:rsidRPr="00756B67">
        <w:t>I keep hearing ‘you can’t fix stupid’.</w:t>
      </w:r>
      <w:r>
        <w:t xml:space="preserve">  </w:t>
      </w:r>
      <w:r w:rsidR="00756B67" w:rsidRPr="00756B67">
        <w:t xml:space="preserve">Maybe fixing stupid is not the answer. Maybe </w:t>
      </w:r>
      <w:r>
        <w:t xml:space="preserve">fixing </w:t>
      </w:r>
      <w:r w:rsidR="00756B67" w:rsidRPr="00756B67">
        <w:t xml:space="preserve">the lack of communication. </w:t>
      </w:r>
      <w:r>
        <w:t>Maybe fixing the l</w:t>
      </w:r>
      <w:r w:rsidR="00756B67" w:rsidRPr="00756B67">
        <w:t xml:space="preserve">ack of understanding. </w:t>
      </w:r>
      <w:r>
        <w:t xml:space="preserve">Maybe changing the </w:t>
      </w:r>
      <w:ins w:id="0" w:author="Patricia Regier" w:date="2019-01-14T12:34:00Z">
        <w:r w:rsidR="00B73487">
          <w:t>way</w:t>
        </w:r>
      </w:ins>
      <w:ins w:id="1" w:author="Owner" w:date="2019-02-10T14:24:00Z">
        <w:r w:rsidR="0007571E">
          <w:t xml:space="preserve"> </w:t>
        </w:r>
      </w:ins>
      <w:ins w:id="2" w:author="Patricia Regier" w:date="2019-01-14T12:34:00Z">
        <w:del w:id="3" w:author="Owner" w:date="2019-02-10T14:24:00Z">
          <w:r w:rsidR="00B73487" w:rsidDel="0007571E">
            <w:delText>,</w:delText>
          </w:r>
        </w:del>
      </w:ins>
      <w:del w:id="4" w:author="Owner" w:date="2019-02-10T14:24:00Z">
        <w:r w:rsidDel="0007571E">
          <w:delText xml:space="preserve"> </w:delText>
        </w:r>
      </w:del>
      <w:r>
        <w:t xml:space="preserve">the messages </w:t>
      </w:r>
      <w:ins w:id="5" w:author="Patricia Regier" w:date="2019-01-14T12:31:00Z">
        <w:r w:rsidR="00B73487">
          <w:t>of</w:t>
        </w:r>
      </w:ins>
      <w:ins w:id="6" w:author="Owner" w:date="2019-02-10T14:24:00Z">
        <w:r w:rsidR="0007571E">
          <w:t xml:space="preserve"> </w:t>
        </w:r>
      </w:ins>
      <w:r>
        <w:t>change is</w:t>
      </w:r>
      <w:r w:rsidR="00756B67" w:rsidRPr="00756B67">
        <w:t xml:space="preserve"> flow</w:t>
      </w:r>
      <w:r>
        <w:t xml:space="preserve">ing </w:t>
      </w:r>
      <w:r w:rsidR="00756B67" w:rsidRPr="00756B67">
        <w:t xml:space="preserve">down </w:t>
      </w:r>
      <w:r>
        <w:t>to the heart of the organization</w:t>
      </w:r>
      <w:ins w:id="7" w:author="Patricia Regier" w:date="2019-01-14T12:31:00Z">
        <w:r w:rsidR="00B73487">
          <w:t>.</w:t>
        </w:r>
      </w:ins>
      <w:ins w:id="8" w:author="Patricia Regier" w:date="2019-01-14T12:32:00Z">
        <w:r w:rsidR="00B73487">
          <w:t xml:space="preserve"> Maybe adjust the process how changes are introdu</w:t>
        </w:r>
      </w:ins>
      <w:ins w:id="9" w:author="Patricia Regier" w:date="2019-01-14T12:33:00Z">
        <w:r w:rsidR="00B73487">
          <w:t>ced to</w:t>
        </w:r>
      </w:ins>
      <w:ins w:id="10" w:author="Owner" w:date="2019-02-10T14:25:00Z">
        <w:r w:rsidR="0007571E">
          <w:t xml:space="preserve"> </w:t>
        </w:r>
      </w:ins>
      <w:ins w:id="11" w:author="Patricia Regier" w:date="2019-01-14T12:33:00Z">
        <w:r w:rsidR="00B73487">
          <w:t xml:space="preserve">the </w:t>
        </w:r>
      </w:ins>
      <w:r>
        <w:t>production staff</w:t>
      </w:r>
      <w:ins w:id="12" w:author="Patricia Regier" w:date="2019-01-14T12:33:00Z">
        <w:r w:rsidR="00B73487">
          <w:t>, who</w:t>
        </w:r>
      </w:ins>
      <w:r>
        <w:t xml:space="preserve"> are most heavily impacted by </w:t>
      </w:r>
      <w:ins w:id="13" w:author="Patricia Regier" w:date="2019-01-14T12:33:00Z">
        <w:r w:rsidR="00B73487">
          <w:t>them. Maybe these are</w:t>
        </w:r>
      </w:ins>
      <w:ins w:id="14" w:author="Owner" w:date="2019-02-10T14:25:00Z">
        <w:r w:rsidR="0007571E">
          <w:t xml:space="preserve"> </w:t>
        </w:r>
      </w:ins>
      <w:r w:rsidR="00756B67" w:rsidRPr="00756B67">
        <w:t>the answer</w:t>
      </w:r>
      <w:ins w:id="15" w:author="Patricia Regier" w:date="2019-01-14T12:33:00Z">
        <w:r w:rsidR="00B73487">
          <w:t>s</w:t>
        </w:r>
      </w:ins>
      <w:r>
        <w:t xml:space="preserve"> to fixing the ‘You can’t fix stupid problem’.</w:t>
      </w:r>
    </w:p>
    <w:p w14:paraId="3E93B61D" w14:textId="303AC1E1" w:rsidR="00756B67" w:rsidRDefault="00756B67" w:rsidP="00756B67">
      <w:r w:rsidRPr="00756B67">
        <w:t xml:space="preserve">When big organizational </w:t>
      </w:r>
      <w:r w:rsidR="00BC42F3">
        <w:t>change</w:t>
      </w:r>
      <w:ins w:id="16" w:author="Patricia Regier" w:date="2019-01-14T12:34:00Z">
        <w:r w:rsidR="00B73487">
          <w:t>s</w:t>
        </w:r>
      </w:ins>
      <w:r w:rsidRPr="00756B67">
        <w:t xml:space="preserve"> take place, the </w:t>
      </w:r>
      <w:ins w:id="17" w:author="Patricia Regier" w:date="2019-01-14T12:34:00Z">
        <w:r w:rsidR="00B73487">
          <w:t>employe</w:t>
        </w:r>
      </w:ins>
      <w:ins w:id="18" w:author="Patricia Regier" w:date="2019-01-14T12:35:00Z">
        <w:r w:rsidR="00B73487">
          <w:t xml:space="preserve">es </w:t>
        </w:r>
      </w:ins>
      <w:r w:rsidRPr="00756B67">
        <w:t xml:space="preserve">most affected </w:t>
      </w:r>
      <w:ins w:id="19" w:author="Patricia Regier" w:date="2019-01-14T12:34:00Z">
        <w:r w:rsidR="00B73487">
          <w:t>are</w:t>
        </w:r>
      </w:ins>
      <w:r w:rsidRPr="00756B67">
        <w:t xml:space="preserve"> on the front line/floor. These are the people that get the least amount of support and communication.</w:t>
      </w:r>
      <w:r w:rsidR="00BC42F3">
        <w:t xml:space="preserve">  </w:t>
      </w:r>
      <w:r w:rsidRPr="00756B67">
        <w:t>Chan</w:t>
      </w:r>
      <w:r w:rsidR="00BC42F3">
        <w:t>g</w:t>
      </w:r>
      <w:r w:rsidRPr="00756B67">
        <w:t>e is hard.</w:t>
      </w:r>
      <w:r w:rsidR="00BC42F3">
        <w:t xml:space="preserve"> In order to lesson the impact, l</w:t>
      </w:r>
      <w:r w:rsidRPr="00756B67">
        <w:t>eaders and bosses needed to COMMUICATE!</w:t>
      </w:r>
    </w:p>
    <w:p w14:paraId="447E1D87" w14:textId="3D2BD56C" w:rsidR="00BC42F3" w:rsidRDefault="00BC42F3" w:rsidP="00756B67">
      <w:pPr>
        <w:rPr>
          <w:b/>
        </w:rPr>
      </w:pPr>
      <w:r w:rsidRPr="00BC42F3">
        <w:rPr>
          <w:b/>
        </w:rPr>
        <w:t>Why communication through chance important</w:t>
      </w:r>
    </w:p>
    <w:p w14:paraId="0A5AADFF" w14:textId="77777777" w:rsidR="0007571E" w:rsidRDefault="00BC42F3" w:rsidP="00BC42F3">
      <w:pPr>
        <w:rPr>
          <w:ins w:id="20" w:author="Owner" w:date="2019-02-10T14:26:00Z"/>
          <w:rFonts w:cstheme="minorHAnsi"/>
        </w:rPr>
      </w:pPr>
      <w:r w:rsidRPr="004E6601">
        <w:rPr>
          <w:rFonts w:cstheme="minorHAnsi"/>
        </w:rPr>
        <w:t>In th</w:t>
      </w:r>
      <w:r>
        <w:rPr>
          <w:rFonts w:cstheme="minorHAnsi"/>
        </w:rPr>
        <w:t xml:space="preserve">e </w:t>
      </w:r>
      <w:r w:rsidRPr="004E6601">
        <w:rPr>
          <w:rFonts w:cstheme="minorHAnsi"/>
        </w:rPr>
        <w:t xml:space="preserve">change process, </w:t>
      </w:r>
      <w:ins w:id="21" w:author="Patricia Regier" w:date="2019-01-14T12:37:00Z">
        <w:r w:rsidR="00B73487">
          <w:rPr>
            <w:rFonts w:cstheme="minorHAnsi"/>
          </w:rPr>
          <w:t>employees</w:t>
        </w:r>
        <w:r w:rsidR="00B73487" w:rsidRPr="004E6601">
          <w:rPr>
            <w:rFonts w:cstheme="minorHAnsi"/>
          </w:rPr>
          <w:t xml:space="preserve"> </w:t>
        </w:r>
      </w:ins>
      <w:r w:rsidRPr="004E6601">
        <w:rPr>
          <w:rFonts w:cstheme="minorHAnsi"/>
        </w:rPr>
        <w:t xml:space="preserve">hold an important </w:t>
      </w:r>
      <w:r w:rsidRPr="004E6601">
        <w:rPr>
          <w:rFonts w:cstheme="minorHAnsi"/>
          <w:noProof/>
        </w:rPr>
        <w:t>place</w:t>
      </w:r>
      <w:r w:rsidRPr="004E6601">
        <w:rPr>
          <w:rFonts w:cstheme="minorHAnsi"/>
        </w:rPr>
        <w:t xml:space="preserve"> because they are directly and indirectly affected by change</w:t>
      </w:r>
      <w:r>
        <w:rPr>
          <w:rFonts w:cstheme="minorHAnsi"/>
        </w:rPr>
        <w:t>.</w:t>
      </w:r>
      <w:r w:rsidRPr="004E6601">
        <w:rPr>
          <w:rFonts w:cstheme="minorHAnsi"/>
        </w:rPr>
        <w:t xml:space="preserve"> </w:t>
      </w:r>
      <w:r>
        <w:rPr>
          <w:rFonts w:cstheme="minorHAnsi"/>
        </w:rPr>
        <w:t>T</w:t>
      </w:r>
      <w:r w:rsidRPr="004E6601">
        <w:rPr>
          <w:rFonts w:cstheme="minorHAnsi"/>
        </w:rPr>
        <w:t xml:space="preserve">herefore, </w:t>
      </w:r>
      <w:ins w:id="22" w:author="Patricia Regier" w:date="2019-01-14T12:37:00Z">
        <w:r w:rsidR="00B73487">
          <w:rPr>
            <w:rFonts w:cstheme="minorHAnsi"/>
          </w:rPr>
          <w:t>employees</w:t>
        </w:r>
        <w:r w:rsidR="00B73487" w:rsidRPr="004E6601">
          <w:rPr>
            <w:rFonts w:cstheme="minorHAnsi"/>
          </w:rPr>
          <w:t xml:space="preserve"> </w:t>
        </w:r>
      </w:ins>
      <w:r w:rsidRPr="004E6601">
        <w:rPr>
          <w:rFonts w:cstheme="minorHAnsi"/>
        </w:rPr>
        <w:t xml:space="preserve">react differently </w:t>
      </w:r>
      <w:r>
        <w:rPr>
          <w:rFonts w:cstheme="minorHAnsi"/>
        </w:rPr>
        <w:t>to chan</w:t>
      </w:r>
      <w:ins w:id="23" w:author="Owner" w:date="2019-02-10T14:26:00Z">
        <w:r w:rsidR="0007571E">
          <w:rPr>
            <w:rFonts w:cstheme="minorHAnsi"/>
          </w:rPr>
          <w:t>g</w:t>
        </w:r>
      </w:ins>
      <w:del w:id="24" w:author="Owner" w:date="2019-02-10T14:26:00Z">
        <w:r w:rsidDel="0007571E">
          <w:rPr>
            <w:rFonts w:cstheme="minorHAnsi"/>
          </w:rPr>
          <w:delText>c</w:delText>
        </w:r>
      </w:del>
      <w:r>
        <w:rPr>
          <w:rFonts w:cstheme="minorHAnsi"/>
        </w:rPr>
        <w:t>e</w:t>
      </w:r>
    </w:p>
    <w:p w14:paraId="7DE2BC99" w14:textId="49ACEF07" w:rsidR="00BC42F3" w:rsidRDefault="00B73487" w:rsidP="00BC42F3">
      <w:pPr>
        <w:rPr>
          <w:rFonts w:cstheme="minorHAnsi"/>
          <w:bCs/>
        </w:rPr>
      </w:pPr>
      <w:ins w:id="25" w:author="Patricia Regier" w:date="2019-01-14T12:37:00Z">
        <w:del w:id="26" w:author="Owner" w:date="2019-02-10T14:26:00Z">
          <w:r w:rsidDel="0007571E">
            <w:rPr>
              <w:rFonts w:cstheme="minorHAnsi"/>
            </w:rPr>
            <w:delText>,</w:delText>
          </w:r>
        </w:del>
        <w:r>
          <w:rPr>
            <w:rFonts w:cstheme="minorHAnsi"/>
          </w:rPr>
          <w:t xml:space="preserve"> </w:t>
        </w:r>
        <w:del w:id="27" w:author="Owner" w:date="2019-02-10T14:25:00Z">
          <w:r w:rsidDel="0007571E">
            <w:rPr>
              <w:rFonts w:cstheme="minorHAnsi"/>
            </w:rPr>
            <w:delText>tha</w:delText>
          </w:r>
        </w:del>
      </w:ins>
      <w:ins w:id="28" w:author="Patricia Regier" w:date="2019-01-14T12:38:00Z">
        <w:del w:id="29" w:author="Owner" w:date="2019-02-10T14:25:00Z">
          <w:r w:rsidDel="0007571E">
            <w:rPr>
              <w:rFonts w:cstheme="minorHAnsi"/>
            </w:rPr>
            <w:delText>n</w:delText>
          </w:r>
        </w:del>
      </w:ins>
      <w:ins w:id="30" w:author="Owner" w:date="2019-02-10T14:25:00Z">
        <w:r w:rsidR="0007571E">
          <w:rPr>
            <w:rFonts w:cstheme="minorHAnsi"/>
          </w:rPr>
          <w:t>then</w:t>
        </w:r>
      </w:ins>
      <w:ins w:id="31" w:author="Patricia Regier" w:date="2019-01-14T12:38:00Z">
        <w:r>
          <w:rPr>
            <w:rFonts w:cstheme="minorHAnsi"/>
          </w:rPr>
          <w:t xml:space="preserve"> the leadership may</w:t>
        </w:r>
      </w:ins>
      <w:r w:rsidR="00BC42F3">
        <w:rPr>
          <w:rFonts w:cstheme="minorHAnsi"/>
        </w:rPr>
        <w:t xml:space="preserve">.  </w:t>
      </w:r>
      <w:ins w:id="32" w:author="Patricia Regier" w:date="2019-01-14T12:38:00Z">
        <w:r>
          <w:rPr>
            <w:rFonts w:cstheme="minorHAnsi"/>
          </w:rPr>
          <w:t xml:space="preserve">This is even more the case because employees may not have been part of the </w:t>
        </w:r>
        <w:del w:id="33" w:author="Owner" w:date="2019-02-10T14:25:00Z">
          <w:r w:rsidDel="0007571E">
            <w:rPr>
              <w:rFonts w:cstheme="minorHAnsi"/>
            </w:rPr>
            <w:delText>decision making</w:delText>
          </w:r>
        </w:del>
      </w:ins>
      <w:ins w:id="34" w:author="Owner" w:date="2019-02-10T14:25:00Z">
        <w:r w:rsidR="0007571E">
          <w:rPr>
            <w:rFonts w:cstheme="minorHAnsi"/>
          </w:rPr>
          <w:t>decision-making</w:t>
        </w:r>
      </w:ins>
      <w:ins w:id="35" w:author="Patricia Regier" w:date="2019-01-14T12:38:00Z">
        <w:r>
          <w:rPr>
            <w:rFonts w:cstheme="minorHAnsi"/>
          </w:rPr>
          <w:t xml:space="preserve"> process. </w:t>
        </w:r>
      </w:ins>
      <w:r w:rsidR="00BC42F3">
        <w:rPr>
          <w:rFonts w:cstheme="minorHAnsi"/>
        </w:rPr>
        <w:t>C</w:t>
      </w:r>
      <w:r w:rsidR="00BC42F3" w:rsidRPr="004E6601">
        <w:rPr>
          <w:rFonts w:cstheme="minorHAnsi"/>
        </w:rPr>
        <w:t>hange causes emotional reactions and has consequences that can be accepted, rejected or even ignored</w:t>
      </w:r>
      <w:r w:rsidR="00BC42F3">
        <w:rPr>
          <w:rFonts w:cstheme="minorHAnsi"/>
        </w:rPr>
        <w:t>.</w:t>
      </w:r>
      <w:r w:rsidR="00BC42F3">
        <w:rPr>
          <w:rFonts w:cstheme="minorHAnsi"/>
          <w:bCs/>
        </w:rPr>
        <w:t xml:space="preserve"> Based on this, it is important to communicate as often as possible.  This allows the team to work through their emotional reactions. </w:t>
      </w:r>
    </w:p>
    <w:p w14:paraId="35FF5D44" w14:textId="3E0F84EB" w:rsidR="00BC42F3" w:rsidRPr="00BC42F3" w:rsidRDefault="00BC42F3" w:rsidP="00BC42F3">
      <w:pPr>
        <w:rPr>
          <w:b/>
        </w:rPr>
      </w:pPr>
      <w:r w:rsidRPr="00BC42F3">
        <w:rPr>
          <w:b/>
        </w:rPr>
        <w:t>Communication comes in many different forms</w:t>
      </w:r>
    </w:p>
    <w:p w14:paraId="746AFCE4" w14:textId="2B231FC9" w:rsidR="00BC42F3" w:rsidRDefault="00BC42F3" w:rsidP="00BC42F3">
      <w:pPr>
        <w:rPr>
          <w:rFonts w:cstheme="minorHAnsi"/>
          <w:bCs/>
        </w:rPr>
      </w:pPr>
      <w:r>
        <w:rPr>
          <w:rFonts w:cstheme="minorHAnsi"/>
          <w:bCs/>
        </w:rPr>
        <w:t>Since everyone responds to change differently, it is important to use as many different types of communication to get the message across. Some methods of communication include:</w:t>
      </w:r>
    </w:p>
    <w:p w14:paraId="7D871B30" w14:textId="5675C002" w:rsidR="00BC42F3" w:rsidRDefault="00BC42F3" w:rsidP="00BC42F3">
      <w:pPr>
        <w:pStyle w:val="ListParagraph"/>
        <w:numPr>
          <w:ilvl w:val="0"/>
          <w:numId w:val="1"/>
        </w:numPr>
        <w:rPr>
          <w:rFonts w:cstheme="minorHAnsi"/>
          <w:bCs/>
        </w:rPr>
      </w:pPr>
      <w:r>
        <w:rPr>
          <w:rFonts w:cstheme="minorHAnsi"/>
          <w:bCs/>
        </w:rPr>
        <w:t>Verbal – in large groups</w:t>
      </w:r>
    </w:p>
    <w:p w14:paraId="7E53F9E5" w14:textId="2223B66D" w:rsidR="00BC42F3" w:rsidRDefault="00BC42F3" w:rsidP="00BC42F3">
      <w:pPr>
        <w:pStyle w:val="ListParagraph"/>
        <w:numPr>
          <w:ilvl w:val="0"/>
          <w:numId w:val="1"/>
        </w:numPr>
        <w:rPr>
          <w:rFonts w:cstheme="minorHAnsi"/>
          <w:bCs/>
        </w:rPr>
      </w:pPr>
      <w:r>
        <w:rPr>
          <w:rFonts w:cstheme="minorHAnsi"/>
          <w:bCs/>
        </w:rPr>
        <w:t>Verbal in a small group or team setting</w:t>
      </w:r>
    </w:p>
    <w:p w14:paraId="4F1A480B" w14:textId="64CCD93D" w:rsidR="00BC42F3" w:rsidRDefault="00BC42F3" w:rsidP="00BC42F3">
      <w:pPr>
        <w:pStyle w:val="ListParagraph"/>
        <w:numPr>
          <w:ilvl w:val="0"/>
          <w:numId w:val="1"/>
        </w:numPr>
        <w:rPr>
          <w:rFonts w:cstheme="minorHAnsi"/>
          <w:bCs/>
        </w:rPr>
      </w:pPr>
      <w:r>
        <w:rPr>
          <w:rFonts w:cstheme="minorHAnsi"/>
          <w:bCs/>
        </w:rPr>
        <w:t>Email outlining the change and the timeline</w:t>
      </w:r>
    </w:p>
    <w:p w14:paraId="7DB0E960" w14:textId="291B20E5" w:rsidR="00BC42F3" w:rsidRDefault="00BC42F3" w:rsidP="00BC42F3">
      <w:pPr>
        <w:pStyle w:val="ListParagraph"/>
        <w:numPr>
          <w:ilvl w:val="0"/>
          <w:numId w:val="1"/>
        </w:numPr>
        <w:rPr>
          <w:ins w:id="36" w:author="Patricia Regier" w:date="2019-01-14T12:40:00Z"/>
          <w:rFonts w:cstheme="minorHAnsi"/>
          <w:bCs/>
        </w:rPr>
      </w:pPr>
      <w:r>
        <w:rPr>
          <w:rFonts w:cstheme="minorHAnsi"/>
          <w:bCs/>
        </w:rPr>
        <w:t>Memo outlining the change and the timeline</w:t>
      </w:r>
    </w:p>
    <w:p w14:paraId="10C9B8C0" w14:textId="40C72488" w:rsidR="00B53930" w:rsidRDefault="00B53930" w:rsidP="00BC42F3">
      <w:pPr>
        <w:pStyle w:val="ListParagraph"/>
        <w:numPr>
          <w:ilvl w:val="0"/>
          <w:numId w:val="1"/>
        </w:numPr>
        <w:rPr>
          <w:ins w:id="37" w:author="Patricia Regier" w:date="2019-01-14T12:41:00Z"/>
          <w:rFonts w:cstheme="minorHAnsi"/>
          <w:bCs/>
        </w:rPr>
      </w:pPr>
      <w:ins w:id="38" w:author="Patricia Regier" w:date="2019-01-14T12:41:00Z">
        <w:r>
          <w:rPr>
            <w:rFonts w:cstheme="minorHAnsi"/>
            <w:bCs/>
          </w:rPr>
          <w:t>Video/VLOG (with closed captions)</w:t>
        </w:r>
      </w:ins>
    </w:p>
    <w:p w14:paraId="3C4600CB" w14:textId="3BAE9499" w:rsidR="00B53930" w:rsidRDefault="00B53930" w:rsidP="00BC42F3">
      <w:pPr>
        <w:pStyle w:val="ListParagraph"/>
        <w:numPr>
          <w:ilvl w:val="0"/>
          <w:numId w:val="1"/>
        </w:numPr>
        <w:rPr>
          <w:ins w:id="39" w:author="Patricia Regier" w:date="2019-01-14T12:42:00Z"/>
          <w:rFonts w:cstheme="minorHAnsi"/>
          <w:bCs/>
        </w:rPr>
      </w:pPr>
      <w:ins w:id="40" w:author="Patricia Regier" w:date="2019-01-14T12:41:00Z">
        <w:r>
          <w:rPr>
            <w:rFonts w:cstheme="minorHAnsi"/>
            <w:bCs/>
          </w:rPr>
          <w:t xml:space="preserve">Closed organization Facebook Page LIVE or Instagram LIVE </w:t>
        </w:r>
      </w:ins>
      <w:ins w:id="41" w:author="Patricia Regier" w:date="2019-01-14T12:44:00Z">
        <w:r w:rsidR="001855D8">
          <w:rPr>
            <w:rFonts w:cstheme="minorHAnsi"/>
            <w:bCs/>
          </w:rPr>
          <w:t>(</w:t>
        </w:r>
      </w:ins>
      <w:ins w:id="42" w:author="Patricia Regier" w:date="2019-01-14T12:41:00Z">
        <w:r>
          <w:rPr>
            <w:rFonts w:cstheme="minorHAnsi"/>
            <w:bCs/>
          </w:rPr>
          <w:t>use social media</w:t>
        </w:r>
      </w:ins>
      <w:ins w:id="43" w:author="Patricia Regier" w:date="2019-01-14T12:44:00Z">
        <w:r w:rsidR="001855D8">
          <w:rPr>
            <w:rFonts w:cstheme="minorHAnsi"/>
            <w:bCs/>
          </w:rPr>
          <w:t>)</w:t>
        </w:r>
      </w:ins>
    </w:p>
    <w:p w14:paraId="251E9B70" w14:textId="3387978F" w:rsidR="00B53930" w:rsidRDefault="00B53930" w:rsidP="00BC42F3">
      <w:pPr>
        <w:pStyle w:val="ListParagraph"/>
        <w:numPr>
          <w:ilvl w:val="0"/>
          <w:numId w:val="1"/>
        </w:numPr>
        <w:rPr>
          <w:ins w:id="44" w:author="Patricia Regier" w:date="2019-01-14T12:44:00Z"/>
          <w:rFonts w:cstheme="minorHAnsi"/>
          <w:bCs/>
        </w:rPr>
      </w:pPr>
      <w:ins w:id="45" w:author="Patricia Regier" w:date="2019-01-14T12:42:00Z">
        <w:r>
          <w:rPr>
            <w:rFonts w:cstheme="minorHAnsi"/>
            <w:bCs/>
          </w:rPr>
          <w:t>Infographic</w:t>
        </w:r>
      </w:ins>
    </w:p>
    <w:p w14:paraId="73CE2AF4" w14:textId="0C4431F3" w:rsidR="001855D8" w:rsidRDefault="001855D8" w:rsidP="00BC42F3">
      <w:pPr>
        <w:pStyle w:val="ListParagraph"/>
        <w:numPr>
          <w:ilvl w:val="0"/>
          <w:numId w:val="1"/>
        </w:numPr>
        <w:rPr>
          <w:ins w:id="46" w:author="Patricia Regier" w:date="2019-01-14T12:42:00Z"/>
          <w:rFonts w:cstheme="minorHAnsi"/>
          <w:bCs/>
        </w:rPr>
      </w:pPr>
      <w:ins w:id="47" w:author="Patricia Regier" w:date="2019-01-14T12:44:00Z">
        <w:r>
          <w:rPr>
            <w:rFonts w:cstheme="minorHAnsi"/>
            <w:bCs/>
          </w:rPr>
          <w:t>Flyers/P</w:t>
        </w:r>
      </w:ins>
      <w:ins w:id="48" w:author="Patricia Regier" w:date="2019-01-14T12:45:00Z">
        <w:r>
          <w:rPr>
            <w:rFonts w:cstheme="minorHAnsi"/>
            <w:bCs/>
          </w:rPr>
          <w:t>osters</w:t>
        </w:r>
      </w:ins>
    </w:p>
    <w:p w14:paraId="13EBEAB4" w14:textId="66A1B1B4" w:rsidR="00B53930" w:rsidRDefault="00B53930" w:rsidP="00BC42F3">
      <w:pPr>
        <w:pStyle w:val="ListParagraph"/>
        <w:numPr>
          <w:ilvl w:val="0"/>
          <w:numId w:val="1"/>
        </w:numPr>
        <w:rPr>
          <w:ins w:id="49" w:author="Patricia Regier" w:date="2019-01-14T12:42:00Z"/>
          <w:rFonts w:cstheme="minorHAnsi"/>
          <w:bCs/>
        </w:rPr>
      </w:pPr>
      <w:ins w:id="50" w:author="Patricia Regier" w:date="2019-01-14T12:42:00Z">
        <w:r>
          <w:rPr>
            <w:rFonts w:cstheme="minorHAnsi"/>
            <w:bCs/>
          </w:rPr>
          <w:t xml:space="preserve">Cheat Sheets, How </w:t>
        </w:r>
        <w:proofErr w:type="gramStart"/>
        <w:r>
          <w:rPr>
            <w:rFonts w:cstheme="minorHAnsi"/>
            <w:bCs/>
          </w:rPr>
          <w:t>To</w:t>
        </w:r>
        <w:proofErr w:type="gramEnd"/>
        <w:r>
          <w:rPr>
            <w:rFonts w:cstheme="minorHAnsi"/>
            <w:bCs/>
          </w:rPr>
          <w:t xml:space="preserve"> Guides, Step By Step Guides</w:t>
        </w:r>
      </w:ins>
    </w:p>
    <w:p w14:paraId="642B27F2" w14:textId="55957B21" w:rsidR="00B53930" w:rsidRDefault="00B53930" w:rsidP="00BC42F3">
      <w:pPr>
        <w:pStyle w:val="ListParagraph"/>
        <w:numPr>
          <w:ilvl w:val="0"/>
          <w:numId w:val="1"/>
        </w:numPr>
        <w:rPr>
          <w:ins w:id="51" w:author="Patricia Regier" w:date="2019-01-14T12:43:00Z"/>
          <w:rFonts w:cstheme="minorHAnsi"/>
          <w:bCs/>
        </w:rPr>
      </w:pPr>
      <w:ins w:id="52" w:author="Patricia Regier" w:date="2019-01-14T12:42:00Z">
        <w:r>
          <w:rPr>
            <w:rFonts w:cstheme="minorHAnsi"/>
            <w:bCs/>
          </w:rPr>
          <w:t>Train the Trainers – Peer Influencers</w:t>
        </w:r>
      </w:ins>
      <w:ins w:id="53" w:author="Patricia Regier" w:date="2019-01-14T12:45:00Z">
        <w:r w:rsidR="001855D8">
          <w:rPr>
            <w:rFonts w:cstheme="minorHAnsi"/>
            <w:bCs/>
          </w:rPr>
          <w:t xml:space="preserve"> &amp; Early Adopters</w:t>
        </w:r>
      </w:ins>
      <w:ins w:id="54" w:author="Patricia Regier" w:date="2019-01-14T12:43:00Z">
        <w:r>
          <w:rPr>
            <w:rFonts w:cstheme="minorHAnsi"/>
            <w:bCs/>
          </w:rPr>
          <w:t xml:space="preserve"> (mentorship)</w:t>
        </w:r>
      </w:ins>
    </w:p>
    <w:p w14:paraId="5B31DE9A" w14:textId="323C9571" w:rsidR="00B53930" w:rsidRPr="00B53930" w:rsidRDefault="00B53930" w:rsidP="00B53930">
      <w:pPr>
        <w:pStyle w:val="ListParagraph"/>
        <w:numPr>
          <w:ilvl w:val="0"/>
          <w:numId w:val="1"/>
        </w:numPr>
        <w:rPr>
          <w:rFonts w:cstheme="minorHAnsi"/>
          <w:bCs/>
        </w:rPr>
      </w:pPr>
      <w:ins w:id="55" w:author="Patricia Regier" w:date="2019-01-14T12:43:00Z">
        <w:r>
          <w:rPr>
            <w:rFonts w:cstheme="minorHAnsi"/>
            <w:bCs/>
          </w:rPr>
          <w:t xml:space="preserve">Easily accessible electronic new policies and </w:t>
        </w:r>
        <w:del w:id="56" w:author="Owner" w:date="2019-02-10T14:26:00Z">
          <w:r w:rsidDel="0007571E">
            <w:rPr>
              <w:rFonts w:cstheme="minorHAnsi"/>
              <w:bCs/>
            </w:rPr>
            <w:delText>proceedures</w:delText>
          </w:r>
        </w:del>
      </w:ins>
      <w:ins w:id="57" w:author="Owner" w:date="2019-02-10T14:26:00Z">
        <w:r w:rsidR="0007571E">
          <w:rPr>
            <w:rFonts w:cstheme="minorHAnsi"/>
            <w:bCs/>
          </w:rPr>
          <w:t>procedures</w:t>
        </w:r>
      </w:ins>
    </w:p>
    <w:p w14:paraId="509375EE" w14:textId="1CFD849E" w:rsidR="007D7335" w:rsidRPr="007D7335" w:rsidRDefault="007D7335" w:rsidP="007D7335">
      <w:pPr>
        <w:rPr>
          <w:rFonts w:cstheme="minorHAnsi"/>
          <w:bCs/>
        </w:rPr>
      </w:pPr>
      <w:r w:rsidRPr="007D7335">
        <w:t xml:space="preserve">Successful communication </w:t>
      </w:r>
      <w:r>
        <w:t xml:space="preserve">methods </w:t>
      </w:r>
      <w:r w:rsidRPr="007D7335">
        <w:t>include</w:t>
      </w:r>
      <w:bookmarkStart w:id="58" w:name="_GoBack"/>
      <w:bookmarkEnd w:id="58"/>
      <w:del w:id="59" w:author="Owner" w:date="2019-02-10T14:26:00Z">
        <w:r w:rsidRPr="007D7335" w:rsidDel="0007571E">
          <w:delText>s</w:delText>
        </w:r>
      </w:del>
      <w:r w:rsidRPr="007D7335">
        <w:t xml:space="preserve"> active listening</w:t>
      </w:r>
      <w:r>
        <w:t xml:space="preserve"> (when verbal) as well as </w:t>
      </w:r>
      <w:r w:rsidRPr="007D7335">
        <w:t xml:space="preserve">empathy for the </w:t>
      </w:r>
      <w:r>
        <w:t>situation.</w:t>
      </w:r>
    </w:p>
    <w:p w14:paraId="4C06C80A" w14:textId="306EDB4B" w:rsidR="00BC42F3" w:rsidRPr="00BC42F3" w:rsidRDefault="007D7335" w:rsidP="00BC42F3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t xml:space="preserve">Communicate, communicate, communicate </w:t>
      </w:r>
    </w:p>
    <w:p w14:paraId="405BD660" w14:textId="453C21FB" w:rsidR="007D7335" w:rsidRDefault="00BC42F3" w:rsidP="00BC42F3">
      <w:pPr>
        <w:rPr>
          <w:rFonts w:cstheme="minorHAnsi"/>
          <w:bCs/>
        </w:rPr>
      </w:pPr>
      <w:r>
        <w:rPr>
          <w:rFonts w:cstheme="minorHAnsi"/>
          <w:bCs/>
        </w:rPr>
        <w:lastRenderedPageBreak/>
        <w:t>Communicating often, in different forms, and at all leve</w:t>
      </w:r>
      <w:r w:rsidR="007D7335">
        <w:rPr>
          <w:rFonts w:cstheme="minorHAnsi"/>
          <w:bCs/>
        </w:rPr>
        <w:t>l</w:t>
      </w:r>
      <w:r>
        <w:rPr>
          <w:rFonts w:cstheme="minorHAnsi"/>
          <w:bCs/>
        </w:rPr>
        <w:t xml:space="preserve">s, gives people a chance to </w:t>
      </w:r>
      <w:r w:rsidR="007D7335">
        <w:rPr>
          <w:rFonts w:cstheme="minorHAnsi"/>
          <w:bCs/>
        </w:rPr>
        <w:t xml:space="preserve">digest the chance, as questions, and </w:t>
      </w:r>
      <w:r>
        <w:rPr>
          <w:rFonts w:cstheme="minorHAnsi"/>
          <w:bCs/>
        </w:rPr>
        <w:t xml:space="preserve">give feedback </w:t>
      </w:r>
      <w:r w:rsidR="007D7335">
        <w:rPr>
          <w:rFonts w:cstheme="minorHAnsi"/>
          <w:bCs/>
        </w:rPr>
        <w:t xml:space="preserve">regarding the change and the message that is being put out by the organization. </w:t>
      </w:r>
    </w:p>
    <w:p w14:paraId="0FB1CE34" w14:textId="62A18B03" w:rsidR="00BC42F3" w:rsidRDefault="00BC42F3" w:rsidP="00BC42F3">
      <w:pPr>
        <w:rPr>
          <w:ins w:id="60" w:author="Patricia Regier" w:date="2019-01-14T12:46:00Z"/>
          <w:rFonts w:eastAsia="Times New Roman" w:cstheme="minorHAnsi"/>
          <w:lang w:val="en-US"/>
        </w:rPr>
      </w:pPr>
      <w:r>
        <w:rPr>
          <w:rFonts w:cstheme="minorHAnsi"/>
          <w:bCs/>
        </w:rPr>
        <w:t xml:space="preserve"> </w:t>
      </w:r>
      <w:r w:rsidR="007D7335">
        <w:rPr>
          <w:rFonts w:cstheme="minorHAnsi"/>
          <w:bCs/>
        </w:rPr>
        <w:t xml:space="preserve">It is also important that the communication </w:t>
      </w:r>
      <w:r>
        <w:rPr>
          <w:rFonts w:cstheme="minorHAnsi"/>
          <w:bCs/>
        </w:rPr>
        <w:t>comes from a leader or a person in power</w:t>
      </w:r>
      <w:r w:rsidR="007D7335">
        <w:rPr>
          <w:rFonts w:cstheme="minorHAnsi"/>
          <w:bCs/>
        </w:rPr>
        <w:t>. A CEO or president. This gives</w:t>
      </w:r>
      <w:r>
        <w:rPr>
          <w:rFonts w:cstheme="minorHAnsi"/>
          <w:bCs/>
        </w:rPr>
        <w:t xml:space="preserve"> the stakeholders and employees more faith in the change due to the credibility of the person it is </w:t>
      </w:r>
      <w:r w:rsidRPr="00762475">
        <w:rPr>
          <w:rFonts w:cstheme="minorHAnsi"/>
          <w:bCs/>
        </w:rPr>
        <w:t>coming from</w:t>
      </w:r>
      <w:r w:rsidR="007D7335">
        <w:rPr>
          <w:rFonts w:eastAsia="Times New Roman" w:cstheme="minorHAnsi"/>
          <w:lang w:val="en-US"/>
        </w:rPr>
        <w:t xml:space="preserve">. </w:t>
      </w:r>
    </w:p>
    <w:p w14:paraId="6A5ECCC0" w14:textId="6BCB7EA2" w:rsidR="001855D8" w:rsidRPr="004E6601" w:rsidRDefault="001855D8" w:rsidP="00BC42F3">
      <w:pPr>
        <w:rPr>
          <w:rFonts w:cstheme="minorHAnsi"/>
          <w:bCs/>
        </w:rPr>
      </w:pPr>
      <w:ins w:id="61" w:author="Patricia Regier" w:date="2019-01-14T12:46:00Z">
        <w:r>
          <w:rPr>
            <w:rFonts w:cstheme="minorHAnsi"/>
            <w:bCs/>
          </w:rPr>
          <w:t xml:space="preserve">Another </w:t>
        </w:r>
        <w:proofErr w:type="gramStart"/>
        <w:r>
          <w:rPr>
            <w:rFonts w:cstheme="minorHAnsi"/>
            <w:bCs/>
          </w:rPr>
          <w:t>step in</w:t>
        </w:r>
        <w:proofErr w:type="gramEnd"/>
        <w:r>
          <w:rPr>
            <w:rFonts w:cstheme="minorHAnsi"/>
            <w:bCs/>
          </w:rPr>
          <w:t xml:space="preserve"> communication is if you can train the trainers, or early adopters, so that there can be an internal moral and attitude shift within the organization. With peer to peer men</w:t>
        </w:r>
      </w:ins>
      <w:ins w:id="62" w:author="Patricia Regier" w:date="2019-01-14T12:47:00Z">
        <w:r>
          <w:rPr>
            <w:rFonts w:cstheme="minorHAnsi"/>
            <w:bCs/>
          </w:rPr>
          <w:t xml:space="preserve">torship, you can take the approach of not only top down, but bottom up. Change is easier when everyone ‘buys into’ the </w:t>
        </w:r>
      </w:ins>
      <w:ins w:id="63" w:author="Patricia Regier" w:date="2019-01-14T12:48:00Z">
        <w:r>
          <w:rPr>
            <w:rFonts w:cstheme="minorHAnsi"/>
            <w:bCs/>
          </w:rPr>
          <w:t>process</w:t>
        </w:r>
      </w:ins>
      <w:ins w:id="64" w:author="Patricia Regier" w:date="2019-01-14T12:47:00Z">
        <w:r>
          <w:rPr>
            <w:rFonts w:cstheme="minorHAnsi"/>
            <w:bCs/>
          </w:rPr>
          <w:t xml:space="preserve">, and </w:t>
        </w:r>
      </w:ins>
      <w:ins w:id="65" w:author="Patricia Regier" w:date="2019-01-14T12:48:00Z">
        <w:r>
          <w:rPr>
            <w:rFonts w:cstheme="minorHAnsi"/>
            <w:bCs/>
          </w:rPr>
          <w:t>people don’t feel that they are</w:t>
        </w:r>
      </w:ins>
      <w:ins w:id="66" w:author="Patricia Regier" w:date="2019-01-14T12:47:00Z">
        <w:r>
          <w:rPr>
            <w:rFonts w:cstheme="minorHAnsi"/>
            <w:bCs/>
          </w:rPr>
          <w:t xml:space="preserve"> just </w:t>
        </w:r>
      </w:ins>
      <w:ins w:id="67" w:author="Patricia Regier" w:date="2019-01-14T12:48:00Z">
        <w:r>
          <w:rPr>
            <w:rFonts w:cstheme="minorHAnsi"/>
            <w:bCs/>
          </w:rPr>
          <w:t xml:space="preserve">being </w:t>
        </w:r>
      </w:ins>
      <w:ins w:id="68" w:author="Patricia Regier" w:date="2019-01-14T12:47:00Z">
        <w:r>
          <w:rPr>
            <w:rFonts w:cstheme="minorHAnsi"/>
            <w:bCs/>
          </w:rPr>
          <w:t>‘told’ what is happening.</w:t>
        </w:r>
      </w:ins>
      <w:ins w:id="69" w:author="Patricia Regier" w:date="2019-01-14T12:48:00Z">
        <w:r>
          <w:rPr>
            <w:rFonts w:cstheme="minorHAnsi"/>
            <w:bCs/>
          </w:rPr>
          <w:t xml:space="preserve"> If everyone is part of the change, then accepting it and adjusting to it,</w:t>
        </w:r>
      </w:ins>
      <w:ins w:id="70" w:author="Patricia Regier" w:date="2019-01-14T12:49:00Z">
        <w:r>
          <w:rPr>
            <w:rFonts w:cstheme="minorHAnsi"/>
            <w:bCs/>
          </w:rPr>
          <w:t xml:space="preserve"> is more successful.</w:t>
        </w:r>
      </w:ins>
    </w:p>
    <w:p w14:paraId="0CE1CF99" w14:textId="4AB23E2E" w:rsidR="00BC42F3" w:rsidRPr="007D7335" w:rsidRDefault="007D7335" w:rsidP="00756B67">
      <w:pPr>
        <w:rPr>
          <w:b/>
        </w:rPr>
      </w:pPr>
      <w:r>
        <w:rPr>
          <w:b/>
        </w:rPr>
        <w:t>In Closing</w:t>
      </w:r>
    </w:p>
    <w:p w14:paraId="63895C71" w14:textId="2D544A97" w:rsidR="00965C2F" w:rsidRPr="007D7335" w:rsidRDefault="00965C2F" w:rsidP="00965C2F">
      <w:pPr>
        <w:rPr>
          <w:b/>
        </w:rPr>
      </w:pPr>
      <w:r>
        <w:t xml:space="preserve">Leaders and </w:t>
      </w:r>
      <w:r w:rsidRPr="00965C2F">
        <w:t>Managers are responsible for shaping the culture of an organization</w:t>
      </w:r>
      <w:r w:rsidR="007D7335">
        <w:t xml:space="preserve"> through change</w:t>
      </w:r>
      <w:r w:rsidRPr="00965C2F">
        <w:t xml:space="preserve">. </w:t>
      </w:r>
      <w:r>
        <w:t>A</w:t>
      </w:r>
      <w:r w:rsidRPr="00965C2F">
        <w:t xml:space="preserve"> manager’s role goes beyond the day to day duties of the job.  An effective manager creates a safe environment that fosters open communication, feedback, and a positive work environment</w:t>
      </w:r>
      <w:r w:rsidR="007D7335">
        <w:t xml:space="preserve"> while working through organizational change</w:t>
      </w:r>
      <w:r w:rsidRPr="00965C2F">
        <w:t>.</w:t>
      </w:r>
      <w:r>
        <w:t xml:space="preserve"> </w:t>
      </w:r>
      <w:r w:rsidR="007D7335">
        <w:t>Effective communication that allows people to digest the message and seek feedback to better understand the change helps create this environment.</w:t>
      </w:r>
    </w:p>
    <w:p w14:paraId="53853BBE" w14:textId="77777777" w:rsidR="00BC42F3" w:rsidRDefault="00BC42F3" w:rsidP="00BC42F3">
      <w:pPr>
        <w:rPr>
          <w:bCs/>
        </w:rPr>
      </w:pPr>
    </w:p>
    <w:p w14:paraId="3951D036" w14:textId="7A217821" w:rsidR="00BC42F3" w:rsidRDefault="00BC42F3" w:rsidP="00BC42F3">
      <w:pPr>
        <w:rPr>
          <w:b/>
          <w:bCs/>
        </w:rPr>
      </w:pPr>
      <w:r w:rsidRPr="004E2DE2">
        <w:rPr>
          <w:b/>
          <w:bCs/>
        </w:rPr>
        <w:t>References</w:t>
      </w:r>
    </w:p>
    <w:p w14:paraId="3AAC7F69" w14:textId="77777777" w:rsidR="007D7335" w:rsidRDefault="007D7335" w:rsidP="007D7335">
      <w:proofErr w:type="spellStart"/>
      <w:r w:rsidRPr="006A310A">
        <w:t>Birknerová</w:t>
      </w:r>
      <w:proofErr w:type="spellEnd"/>
      <w:r w:rsidRPr="006A310A">
        <w:t xml:space="preserve">, Z., </w:t>
      </w:r>
      <w:proofErr w:type="spellStart"/>
      <w:r w:rsidRPr="006A310A">
        <w:t>Birkner</w:t>
      </w:r>
      <w:proofErr w:type="spellEnd"/>
      <w:r w:rsidRPr="006A310A">
        <w:t xml:space="preserve">, M., &amp; </w:t>
      </w:r>
      <w:proofErr w:type="spellStart"/>
      <w:r w:rsidRPr="006A310A">
        <w:t>Zbihlejová</w:t>
      </w:r>
      <w:proofErr w:type="spellEnd"/>
      <w:r w:rsidRPr="006A310A">
        <w:t xml:space="preserve">, L. (2017). Analysis of Links between Communication Skills, </w:t>
      </w:r>
    </w:p>
    <w:p w14:paraId="06A0B0E5" w14:textId="77777777" w:rsidR="007D7335" w:rsidRDefault="007D7335" w:rsidP="007D7335">
      <w:pPr>
        <w:ind w:firstLine="720"/>
        <w:rPr>
          <w:i/>
          <w:iCs/>
        </w:rPr>
      </w:pPr>
      <w:r w:rsidRPr="006A310A">
        <w:t>Motivational Orientations, and Awareness of Coaching. </w:t>
      </w:r>
      <w:r w:rsidRPr="006A310A">
        <w:rPr>
          <w:i/>
          <w:iCs/>
        </w:rPr>
        <w:t xml:space="preserve">International Journal </w:t>
      </w:r>
      <w:proofErr w:type="gramStart"/>
      <w:r w:rsidRPr="006A310A">
        <w:rPr>
          <w:i/>
          <w:iCs/>
        </w:rPr>
        <w:t>Of</w:t>
      </w:r>
      <w:proofErr w:type="gramEnd"/>
      <w:r w:rsidRPr="006A310A">
        <w:rPr>
          <w:i/>
          <w:iCs/>
        </w:rPr>
        <w:t xml:space="preserve"> Organizational </w:t>
      </w:r>
    </w:p>
    <w:p w14:paraId="710A7EB9" w14:textId="2C467D32" w:rsidR="007D7335" w:rsidRPr="007D7335" w:rsidRDefault="007D7335" w:rsidP="007D7335">
      <w:pPr>
        <w:ind w:firstLine="720"/>
      </w:pPr>
      <w:r w:rsidRPr="006A310A">
        <w:rPr>
          <w:i/>
          <w:iCs/>
        </w:rPr>
        <w:t>Leadership</w:t>
      </w:r>
      <w:r w:rsidRPr="006A310A">
        <w:t>, </w:t>
      </w:r>
      <w:r w:rsidRPr="006A310A">
        <w:rPr>
          <w:i/>
          <w:iCs/>
        </w:rPr>
        <w:t>6</w:t>
      </w:r>
      <w:r w:rsidRPr="006A310A">
        <w:t>(4), 505-510</w:t>
      </w:r>
    </w:p>
    <w:p w14:paraId="12AD843B" w14:textId="77777777" w:rsidR="00BC42F3" w:rsidRPr="004E2DE2" w:rsidRDefault="00BC42F3" w:rsidP="00BC42F3">
      <w:pPr>
        <w:rPr>
          <w:bCs/>
        </w:rPr>
      </w:pPr>
      <w:r w:rsidRPr="004E2DE2">
        <w:rPr>
          <w:bCs/>
        </w:rPr>
        <w:t xml:space="preserve">Burke, W. (2014). Organization change: Theory and practice (4th ed.). Thousand Oaks, CA: </w:t>
      </w:r>
    </w:p>
    <w:p w14:paraId="25B69265" w14:textId="77777777" w:rsidR="00BC42F3" w:rsidRPr="004E2DE2" w:rsidRDefault="00BC42F3" w:rsidP="00BC42F3">
      <w:pPr>
        <w:ind w:firstLine="720"/>
        <w:rPr>
          <w:bCs/>
          <w:i/>
        </w:rPr>
      </w:pPr>
      <w:r w:rsidRPr="004E2DE2">
        <w:rPr>
          <w:bCs/>
          <w:i/>
        </w:rPr>
        <w:t>Sage Publications.</w:t>
      </w:r>
    </w:p>
    <w:p w14:paraId="681AE0B1" w14:textId="77777777" w:rsidR="00BC42F3" w:rsidRPr="004E6601" w:rsidRDefault="00BC42F3" w:rsidP="00BC42F3">
      <w:pPr>
        <w:rPr>
          <w:bCs/>
        </w:rPr>
      </w:pPr>
      <w:r w:rsidRPr="004E6601">
        <w:rPr>
          <w:bCs/>
        </w:rPr>
        <w:t xml:space="preserve">Elida-Tomita, T. (2010). Strategies </w:t>
      </w:r>
      <w:proofErr w:type="gramStart"/>
      <w:r w:rsidRPr="004E6601">
        <w:rPr>
          <w:bCs/>
        </w:rPr>
        <w:t>And</w:t>
      </w:r>
      <w:proofErr w:type="gramEnd"/>
      <w:r w:rsidRPr="004E6601">
        <w:rPr>
          <w:bCs/>
        </w:rPr>
        <w:t xml:space="preserve"> Tactics Regarding Change Communication Within </w:t>
      </w:r>
    </w:p>
    <w:p w14:paraId="6A2AC263" w14:textId="77777777" w:rsidR="00BC42F3" w:rsidRPr="004E6601" w:rsidRDefault="00BC42F3" w:rsidP="00BC42F3">
      <w:pPr>
        <w:ind w:firstLine="720"/>
        <w:rPr>
          <w:bCs/>
        </w:rPr>
      </w:pPr>
      <w:r w:rsidRPr="004E6601">
        <w:rPr>
          <w:bCs/>
        </w:rPr>
        <w:t xml:space="preserve">Organisations. Real Example Regarding Communication Change </w:t>
      </w:r>
      <w:proofErr w:type="gramStart"/>
      <w:r w:rsidRPr="004E6601">
        <w:rPr>
          <w:bCs/>
        </w:rPr>
        <w:t>In</w:t>
      </w:r>
      <w:proofErr w:type="gramEnd"/>
      <w:r w:rsidRPr="004E6601">
        <w:rPr>
          <w:bCs/>
        </w:rPr>
        <w:t xml:space="preserve"> An </w:t>
      </w:r>
    </w:p>
    <w:p w14:paraId="057032E0" w14:textId="78C5EE7B" w:rsidR="00BC42F3" w:rsidRPr="004E6601" w:rsidDel="001855D8" w:rsidRDefault="00BC42F3" w:rsidP="00BC42F3">
      <w:pPr>
        <w:ind w:firstLine="720"/>
        <w:rPr>
          <w:del w:id="71" w:author="Patricia Regier" w:date="2019-01-14T12:49:00Z"/>
          <w:bCs/>
        </w:rPr>
      </w:pPr>
      <w:r w:rsidRPr="004E6601">
        <w:rPr>
          <w:bCs/>
        </w:rPr>
        <w:t>Organisation. </w:t>
      </w:r>
      <w:r w:rsidRPr="004E6601">
        <w:rPr>
          <w:bCs/>
          <w:i/>
          <w:iCs/>
        </w:rPr>
        <w:t>Studies In Business &amp; Economics</w:t>
      </w:r>
      <w:r w:rsidRPr="004E6601">
        <w:rPr>
          <w:bCs/>
        </w:rPr>
        <w:t>, </w:t>
      </w:r>
      <w:r w:rsidRPr="004E6601">
        <w:rPr>
          <w:bCs/>
          <w:i/>
          <w:iCs/>
        </w:rPr>
        <w:t>5</w:t>
      </w:r>
      <w:r w:rsidRPr="004E6601">
        <w:rPr>
          <w:bCs/>
        </w:rPr>
        <w:t>(2), 111-119.</w:t>
      </w:r>
    </w:p>
    <w:p w14:paraId="30F56098" w14:textId="5C5AD899" w:rsidR="00965C2F" w:rsidRPr="00965C2F" w:rsidDel="001855D8" w:rsidRDefault="00965C2F" w:rsidP="001855D8">
      <w:pPr>
        <w:rPr>
          <w:del w:id="72" w:author="Patricia Regier" w:date="2019-01-14T12:49:00Z"/>
          <w:b/>
        </w:rPr>
      </w:pPr>
    </w:p>
    <w:p w14:paraId="5087755E" w14:textId="0371E3E9" w:rsidR="00965C2F" w:rsidRPr="00965C2F" w:rsidDel="001855D8" w:rsidRDefault="00965C2F" w:rsidP="00965C2F">
      <w:pPr>
        <w:rPr>
          <w:del w:id="73" w:author="Patricia Regier" w:date="2019-01-14T12:49:00Z"/>
          <w:b/>
        </w:rPr>
      </w:pPr>
      <w:del w:id="74" w:author="Patricia Regier" w:date="2019-01-14T12:49:00Z">
        <w:r w:rsidRPr="00965C2F" w:rsidDel="001855D8">
          <w:rPr>
            <w:b/>
          </w:rPr>
          <w:br w:type="page"/>
        </w:r>
      </w:del>
    </w:p>
    <w:p w14:paraId="7AE6DBCA" w14:textId="77777777" w:rsidR="00965C2F" w:rsidRDefault="00965C2F" w:rsidP="001855D8"/>
    <w:sectPr w:rsidR="00965C2F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2A616A"/>
    <w:multiLevelType w:val="hybridMultilevel"/>
    <w:tmpl w:val="F1EA41D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Patricia Regier">
    <w15:presenceInfo w15:providerId="Windows Live" w15:userId="98b071ecf3c7adc5"/>
  </w15:person>
  <w15:person w15:author="Owner">
    <w15:presenceInfo w15:providerId="None" w15:userId="Owner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a0NDAzMDAwMjU1MDQ2MjZV0lEKTi0uzszPAykwqQUAbdQXLiwAAAA="/>
  </w:docVars>
  <w:rsids>
    <w:rsidRoot w:val="00756B67"/>
    <w:rsid w:val="00000F98"/>
    <w:rsid w:val="0000234D"/>
    <w:rsid w:val="00010182"/>
    <w:rsid w:val="00011856"/>
    <w:rsid w:val="00014282"/>
    <w:rsid w:val="0001702B"/>
    <w:rsid w:val="0002003C"/>
    <w:rsid w:val="0002016E"/>
    <w:rsid w:val="00031C51"/>
    <w:rsid w:val="00033C8B"/>
    <w:rsid w:val="00036509"/>
    <w:rsid w:val="0003667A"/>
    <w:rsid w:val="00041614"/>
    <w:rsid w:val="000466BE"/>
    <w:rsid w:val="00053620"/>
    <w:rsid w:val="00054518"/>
    <w:rsid w:val="00054789"/>
    <w:rsid w:val="00060A2B"/>
    <w:rsid w:val="00062456"/>
    <w:rsid w:val="00071121"/>
    <w:rsid w:val="000732B0"/>
    <w:rsid w:val="00073EB1"/>
    <w:rsid w:val="0007571E"/>
    <w:rsid w:val="000769FB"/>
    <w:rsid w:val="0007736A"/>
    <w:rsid w:val="0007767B"/>
    <w:rsid w:val="00081A3F"/>
    <w:rsid w:val="0009021C"/>
    <w:rsid w:val="00094717"/>
    <w:rsid w:val="000951F5"/>
    <w:rsid w:val="0009657C"/>
    <w:rsid w:val="00096A5A"/>
    <w:rsid w:val="000A2BAE"/>
    <w:rsid w:val="000A3AE1"/>
    <w:rsid w:val="000A58CD"/>
    <w:rsid w:val="000A77F1"/>
    <w:rsid w:val="000B20CB"/>
    <w:rsid w:val="000B4379"/>
    <w:rsid w:val="000C1A05"/>
    <w:rsid w:val="000D4ABF"/>
    <w:rsid w:val="000D643B"/>
    <w:rsid w:val="000E1378"/>
    <w:rsid w:val="000E34E9"/>
    <w:rsid w:val="000E3A33"/>
    <w:rsid w:val="000F6E42"/>
    <w:rsid w:val="001012F9"/>
    <w:rsid w:val="001050D5"/>
    <w:rsid w:val="00112135"/>
    <w:rsid w:val="001210F6"/>
    <w:rsid w:val="00125392"/>
    <w:rsid w:val="001256AF"/>
    <w:rsid w:val="0012580F"/>
    <w:rsid w:val="00140DA6"/>
    <w:rsid w:val="0014143B"/>
    <w:rsid w:val="001422DF"/>
    <w:rsid w:val="00142C76"/>
    <w:rsid w:val="00146F6A"/>
    <w:rsid w:val="00153A09"/>
    <w:rsid w:val="00153CCB"/>
    <w:rsid w:val="00154B0F"/>
    <w:rsid w:val="0016201F"/>
    <w:rsid w:val="00167A95"/>
    <w:rsid w:val="0017370B"/>
    <w:rsid w:val="001742DC"/>
    <w:rsid w:val="00174704"/>
    <w:rsid w:val="00177908"/>
    <w:rsid w:val="001825C6"/>
    <w:rsid w:val="001855D8"/>
    <w:rsid w:val="00187797"/>
    <w:rsid w:val="00193683"/>
    <w:rsid w:val="001A7EDE"/>
    <w:rsid w:val="001B24FD"/>
    <w:rsid w:val="001B58CE"/>
    <w:rsid w:val="001B625A"/>
    <w:rsid w:val="001B666D"/>
    <w:rsid w:val="001C0A42"/>
    <w:rsid w:val="001C0BB3"/>
    <w:rsid w:val="001C1FC3"/>
    <w:rsid w:val="001C310C"/>
    <w:rsid w:val="001C6338"/>
    <w:rsid w:val="001C69B6"/>
    <w:rsid w:val="001D242F"/>
    <w:rsid w:val="001D3D4E"/>
    <w:rsid w:val="001E3C0D"/>
    <w:rsid w:val="001E6A69"/>
    <w:rsid w:val="001F4209"/>
    <w:rsid w:val="001F7E7D"/>
    <w:rsid w:val="002131EA"/>
    <w:rsid w:val="00213AAC"/>
    <w:rsid w:val="0021439A"/>
    <w:rsid w:val="0021680D"/>
    <w:rsid w:val="002274C8"/>
    <w:rsid w:val="00233444"/>
    <w:rsid w:val="00233CD6"/>
    <w:rsid w:val="0023507F"/>
    <w:rsid w:val="00235EDE"/>
    <w:rsid w:val="00237E3A"/>
    <w:rsid w:val="00240BB4"/>
    <w:rsid w:val="00240E8D"/>
    <w:rsid w:val="00241081"/>
    <w:rsid w:val="00241368"/>
    <w:rsid w:val="00241D28"/>
    <w:rsid w:val="002422EA"/>
    <w:rsid w:val="002478F8"/>
    <w:rsid w:val="00247D20"/>
    <w:rsid w:val="00253E9D"/>
    <w:rsid w:val="00261FCF"/>
    <w:rsid w:val="0026200F"/>
    <w:rsid w:val="002648E9"/>
    <w:rsid w:val="00272B6E"/>
    <w:rsid w:val="00281B2E"/>
    <w:rsid w:val="00296423"/>
    <w:rsid w:val="00296EDB"/>
    <w:rsid w:val="002A1950"/>
    <w:rsid w:val="002A44E1"/>
    <w:rsid w:val="002A63EF"/>
    <w:rsid w:val="002A7CD1"/>
    <w:rsid w:val="002B19B1"/>
    <w:rsid w:val="002B2A64"/>
    <w:rsid w:val="002B2A93"/>
    <w:rsid w:val="002B57CC"/>
    <w:rsid w:val="002C6E32"/>
    <w:rsid w:val="002C7FD4"/>
    <w:rsid w:val="002D47BA"/>
    <w:rsid w:val="002E2850"/>
    <w:rsid w:val="002E37A9"/>
    <w:rsid w:val="002E3EB5"/>
    <w:rsid w:val="002E60F1"/>
    <w:rsid w:val="002F008D"/>
    <w:rsid w:val="002F0AF4"/>
    <w:rsid w:val="002F1673"/>
    <w:rsid w:val="002F362F"/>
    <w:rsid w:val="00300526"/>
    <w:rsid w:val="00300D4A"/>
    <w:rsid w:val="00300FF5"/>
    <w:rsid w:val="00302233"/>
    <w:rsid w:val="0030546F"/>
    <w:rsid w:val="00311207"/>
    <w:rsid w:val="00311E5A"/>
    <w:rsid w:val="00313E18"/>
    <w:rsid w:val="003217E6"/>
    <w:rsid w:val="00331E66"/>
    <w:rsid w:val="00333150"/>
    <w:rsid w:val="00333E58"/>
    <w:rsid w:val="00334186"/>
    <w:rsid w:val="00335A3F"/>
    <w:rsid w:val="003371C5"/>
    <w:rsid w:val="00340427"/>
    <w:rsid w:val="0035072E"/>
    <w:rsid w:val="00361998"/>
    <w:rsid w:val="00363168"/>
    <w:rsid w:val="00363693"/>
    <w:rsid w:val="003669FB"/>
    <w:rsid w:val="003707D9"/>
    <w:rsid w:val="003735F8"/>
    <w:rsid w:val="00373B71"/>
    <w:rsid w:val="0037493E"/>
    <w:rsid w:val="00377B8E"/>
    <w:rsid w:val="00377E28"/>
    <w:rsid w:val="00381C86"/>
    <w:rsid w:val="00382D0C"/>
    <w:rsid w:val="00390078"/>
    <w:rsid w:val="00394399"/>
    <w:rsid w:val="00396AFE"/>
    <w:rsid w:val="003A363F"/>
    <w:rsid w:val="003A48C4"/>
    <w:rsid w:val="003A759C"/>
    <w:rsid w:val="003C0ABC"/>
    <w:rsid w:val="003D356D"/>
    <w:rsid w:val="003D3969"/>
    <w:rsid w:val="003D634A"/>
    <w:rsid w:val="003E04B3"/>
    <w:rsid w:val="003E15DE"/>
    <w:rsid w:val="003E4896"/>
    <w:rsid w:val="003E6213"/>
    <w:rsid w:val="003F5314"/>
    <w:rsid w:val="003F776E"/>
    <w:rsid w:val="00400ACA"/>
    <w:rsid w:val="00400F64"/>
    <w:rsid w:val="004039AB"/>
    <w:rsid w:val="004049F1"/>
    <w:rsid w:val="00412357"/>
    <w:rsid w:val="00412D92"/>
    <w:rsid w:val="00413AC2"/>
    <w:rsid w:val="00416BF4"/>
    <w:rsid w:val="0042507E"/>
    <w:rsid w:val="00426B8F"/>
    <w:rsid w:val="00430A26"/>
    <w:rsid w:val="00435F7C"/>
    <w:rsid w:val="004407D0"/>
    <w:rsid w:val="004412BF"/>
    <w:rsid w:val="00442F6D"/>
    <w:rsid w:val="00445190"/>
    <w:rsid w:val="00445905"/>
    <w:rsid w:val="00454313"/>
    <w:rsid w:val="0045452F"/>
    <w:rsid w:val="0045486A"/>
    <w:rsid w:val="004553AF"/>
    <w:rsid w:val="0045665B"/>
    <w:rsid w:val="00465EE8"/>
    <w:rsid w:val="00466603"/>
    <w:rsid w:val="004718FA"/>
    <w:rsid w:val="0048369C"/>
    <w:rsid w:val="004843DE"/>
    <w:rsid w:val="004851AC"/>
    <w:rsid w:val="00486A04"/>
    <w:rsid w:val="0049180B"/>
    <w:rsid w:val="004935CD"/>
    <w:rsid w:val="004935F8"/>
    <w:rsid w:val="00494B69"/>
    <w:rsid w:val="004A20E8"/>
    <w:rsid w:val="004A3F84"/>
    <w:rsid w:val="004A41C9"/>
    <w:rsid w:val="004A49E9"/>
    <w:rsid w:val="004A7523"/>
    <w:rsid w:val="004C7E60"/>
    <w:rsid w:val="004D13C6"/>
    <w:rsid w:val="004D668D"/>
    <w:rsid w:val="004D690A"/>
    <w:rsid w:val="004D7180"/>
    <w:rsid w:val="004D7746"/>
    <w:rsid w:val="004D7F3F"/>
    <w:rsid w:val="004E5F00"/>
    <w:rsid w:val="004E6C1B"/>
    <w:rsid w:val="004F2B1C"/>
    <w:rsid w:val="004F390E"/>
    <w:rsid w:val="004F5ADF"/>
    <w:rsid w:val="005012CB"/>
    <w:rsid w:val="00501A18"/>
    <w:rsid w:val="0050259E"/>
    <w:rsid w:val="005057EA"/>
    <w:rsid w:val="00505AF7"/>
    <w:rsid w:val="00506EFA"/>
    <w:rsid w:val="005106B5"/>
    <w:rsid w:val="00510DBC"/>
    <w:rsid w:val="005162AB"/>
    <w:rsid w:val="005168D4"/>
    <w:rsid w:val="00521092"/>
    <w:rsid w:val="00521185"/>
    <w:rsid w:val="00521502"/>
    <w:rsid w:val="00523579"/>
    <w:rsid w:val="005246A8"/>
    <w:rsid w:val="0053001C"/>
    <w:rsid w:val="00533827"/>
    <w:rsid w:val="00535681"/>
    <w:rsid w:val="00535AEE"/>
    <w:rsid w:val="005405E1"/>
    <w:rsid w:val="0054441A"/>
    <w:rsid w:val="005449EB"/>
    <w:rsid w:val="00547690"/>
    <w:rsid w:val="0055170D"/>
    <w:rsid w:val="0055240A"/>
    <w:rsid w:val="00554B2D"/>
    <w:rsid w:val="00557552"/>
    <w:rsid w:val="00557C4E"/>
    <w:rsid w:val="00570E21"/>
    <w:rsid w:val="00571D82"/>
    <w:rsid w:val="00572AD4"/>
    <w:rsid w:val="00575235"/>
    <w:rsid w:val="00580E29"/>
    <w:rsid w:val="0058481A"/>
    <w:rsid w:val="00584995"/>
    <w:rsid w:val="005852C1"/>
    <w:rsid w:val="00590187"/>
    <w:rsid w:val="00593AF4"/>
    <w:rsid w:val="00597EED"/>
    <w:rsid w:val="005A195F"/>
    <w:rsid w:val="005A2B72"/>
    <w:rsid w:val="005B6AB1"/>
    <w:rsid w:val="005B76CB"/>
    <w:rsid w:val="005B776A"/>
    <w:rsid w:val="005C016B"/>
    <w:rsid w:val="005C1F7B"/>
    <w:rsid w:val="005C2D64"/>
    <w:rsid w:val="005C6CBF"/>
    <w:rsid w:val="005D19D6"/>
    <w:rsid w:val="005D3E98"/>
    <w:rsid w:val="005D7ECF"/>
    <w:rsid w:val="005E3438"/>
    <w:rsid w:val="005E694A"/>
    <w:rsid w:val="005E71D5"/>
    <w:rsid w:val="005F0974"/>
    <w:rsid w:val="005F452D"/>
    <w:rsid w:val="005F5714"/>
    <w:rsid w:val="00601864"/>
    <w:rsid w:val="00602319"/>
    <w:rsid w:val="00605E60"/>
    <w:rsid w:val="00612ECA"/>
    <w:rsid w:val="0061611E"/>
    <w:rsid w:val="0061642E"/>
    <w:rsid w:val="00622E83"/>
    <w:rsid w:val="00623C0C"/>
    <w:rsid w:val="00627839"/>
    <w:rsid w:val="006308DD"/>
    <w:rsid w:val="00631BF7"/>
    <w:rsid w:val="00632908"/>
    <w:rsid w:val="00633CEF"/>
    <w:rsid w:val="00635461"/>
    <w:rsid w:val="00641E25"/>
    <w:rsid w:val="0064231C"/>
    <w:rsid w:val="006435BD"/>
    <w:rsid w:val="00645073"/>
    <w:rsid w:val="006453B4"/>
    <w:rsid w:val="00646F36"/>
    <w:rsid w:val="00656AD3"/>
    <w:rsid w:val="006665E5"/>
    <w:rsid w:val="00666AF9"/>
    <w:rsid w:val="00667973"/>
    <w:rsid w:val="0067250A"/>
    <w:rsid w:val="00677BE7"/>
    <w:rsid w:val="00677F0F"/>
    <w:rsid w:val="006839F4"/>
    <w:rsid w:val="00683D25"/>
    <w:rsid w:val="006852E0"/>
    <w:rsid w:val="00691B4B"/>
    <w:rsid w:val="00693ECD"/>
    <w:rsid w:val="00694223"/>
    <w:rsid w:val="006952C6"/>
    <w:rsid w:val="006A26AD"/>
    <w:rsid w:val="006A49BA"/>
    <w:rsid w:val="006A68DF"/>
    <w:rsid w:val="006B1E18"/>
    <w:rsid w:val="006B345D"/>
    <w:rsid w:val="006B35C7"/>
    <w:rsid w:val="006B43C9"/>
    <w:rsid w:val="006D16C6"/>
    <w:rsid w:val="006D59A8"/>
    <w:rsid w:val="006E12A0"/>
    <w:rsid w:val="006E1F76"/>
    <w:rsid w:val="006E2789"/>
    <w:rsid w:val="006E5DBA"/>
    <w:rsid w:val="006F234E"/>
    <w:rsid w:val="006F454B"/>
    <w:rsid w:val="006F62BC"/>
    <w:rsid w:val="006F6B8A"/>
    <w:rsid w:val="006F78CF"/>
    <w:rsid w:val="00702446"/>
    <w:rsid w:val="0070476E"/>
    <w:rsid w:val="0070637F"/>
    <w:rsid w:val="00710E0D"/>
    <w:rsid w:val="00713DB2"/>
    <w:rsid w:val="0071630B"/>
    <w:rsid w:val="007169DF"/>
    <w:rsid w:val="00720FD1"/>
    <w:rsid w:val="0072685E"/>
    <w:rsid w:val="00730215"/>
    <w:rsid w:val="00745F2B"/>
    <w:rsid w:val="00746878"/>
    <w:rsid w:val="0075255F"/>
    <w:rsid w:val="00752570"/>
    <w:rsid w:val="007527C8"/>
    <w:rsid w:val="00756B67"/>
    <w:rsid w:val="00762F11"/>
    <w:rsid w:val="00776C66"/>
    <w:rsid w:val="00781569"/>
    <w:rsid w:val="007858C9"/>
    <w:rsid w:val="00790778"/>
    <w:rsid w:val="00795538"/>
    <w:rsid w:val="007961CD"/>
    <w:rsid w:val="00796239"/>
    <w:rsid w:val="00796E10"/>
    <w:rsid w:val="007A1601"/>
    <w:rsid w:val="007A52F5"/>
    <w:rsid w:val="007A64C5"/>
    <w:rsid w:val="007B010D"/>
    <w:rsid w:val="007B244C"/>
    <w:rsid w:val="007B5424"/>
    <w:rsid w:val="007B5CF5"/>
    <w:rsid w:val="007B6FCD"/>
    <w:rsid w:val="007C0F45"/>
    <w:rsid w:val="007C70EC"/>
    <w:rsid w:val="007D6B6C"/>
    <w:rsid w:val="007D7335"/>
    <w:rsid w:val="007E0646"/>
    <w:rsid w:val="007E109D"/>
    <w:rsid w:val="007E35E9"/>
    <w:rsid w:val="007E6E12"/>
    <w:rsid w:val="007F211B"/>
    <w:rsid w:val="007F5965"/>
    <w:rsid w:val="00804D87"/>
    <w:rsid w:val="008062BB"/>
    <w:rsid w:val="0081514D"/>
    <w:rsid w:val="0081666B"/>
    <w:rsid w:val="00823F9C"/>
    <w:rsid w:val="00826469"/>
    <w:rsid w:val="00833B17"/>
    <w:rsid w:val="00834CEF"/>
    <w:rsid w:val="0083684A"/>
    <w:rsid w:val="00836918"/>
    <w:rsid w:val="00837186"/>
    <w:rsid w:val="00841F04"/>
    <w:rsid w:val="0084464C"/>
    <w:rsid w:val="00846DF8"/>
    <w:rsid w:val="00850471"/>
    <w:rsid w:val="00850B57"/>
    <w:rsid w:val="0085209C"/>
    <w:rsid w:val="008521DF"/>
    <w:rsid w:val="00853D04"/>
    <w:rsid w:val="00854621"/>
    <w:rsid w:val="00860A4E"/>
    <w:rsid w:val="00865577"/>
    <w:rsid w:val="00865CA3"/>
    <w:rsid w:val="008722D7"/>
    <w:rsid w:val="00880391"/>
    <w:rsid w:val="00884271"/>
    <w:rsid w:val="0089113D"/>
    <w:rsid w:val="008A1AF8"/>
    <w:rsid w:val="008A5242"/>
    <w:rsid w:val="008C6223"/>
    <w:rsid w:val="008C68DD"/>
    <w:rsid w:val="008C727C"/>
    <w:rsid w:val="008D3BBF"/>
    <w:rsid w:val="008D49F4"/>
    <w:rsid w:val="008D7554"/>
    <w:rsid w:val="008E17E3"/>
    <w:rsid w:val="008E7C93"/>
    <w:rsid w:val="008F4B6A"/>
    <w:rsid w:val="008F5D3D"/>
    <w:rsid w:val="008F61A7"/>
    <w:rsid w:val="00905FA9"/>
    <w:rsid w:val="00923ACB"/>
    <w:rsid w:val="00925AF8"/>
    <w:rsid w:val="00925BF1"/>
    <w:rsid w:val="00925EE0"/>
    <w:rsid w:val="009302FB"/>
    <w:rsid w:val="0093274B"/>
    <w:rsid w:val="00932CD8"/>
    <w:rsid w:val="00941EC7"/>
    <w:rsid w:val="00944CE2"/>
    <w:rsid w:val="009452A4"/>
    <w:rsid w:val="00946190"/>
    <w:rsid w:val="00951168"/>
    <w:rsid w:val="00957657"/>
    <w:rsid w:val="00964007"/>
    <w:rsid w:val="00965C2F"/>
    <w:rsid w:val="009670BB"/>
    <w:rsid w:val="00967246"/>
    <w:rsid w:val="00971B35"/>
    <w:rsid w:val="009754BC"/>
    <w:rsid w:val="00976DD6"/>
    <w:rsid w:val="00980530"/>
    <w:rsid w:val="00980C72"/>
    <w:rsid w:val="0098622A"/>
    <w:rsid w:val="009A0DA4"/>
    <w:rsid w:val="009A13AB"/>
    <w:rsid w:val="009A2F02"/>
    <w:rsid w:val="009A301B"/>
    <w:rsid w:val="009A6123"/>
    <w:rsid w:val="009A71C4"/>
    <w:rsid w:val="009B5C25"/>
    <w:rsid w:val="009B6B12"/>
    <w:rsid w:val="009B710C"/>
    <w:rsid w:val="009C6490"/>
    <w:rsid w:val="009D173C"/>
    <w:rsid w:val="009D53A2"/>
    <w:rsid w:val="009E0441"/>
    <w:rsid w:val="009E3873"/>
    <w:rsid w:val="009E6BCF"/>
    <w:rsid w:val="009F2110"/>
    <w:rsid w:val="009F3E35"/>
    <w:rsid w:val="009F64F3"/>
    <w:rsid w:val="00A05774"/>
    <w:rsid w:val="00A07728"/>
    <w:rsid w:val="00A12DE6"/>
    <w:rsid w:val="00A13FC5"/>
    <w:rsid w:val="00A21224"/>
    <w:rsid w:val="00A21AFE"/>
    <w:rsid w:val="00A2205C"/>
    <w:rsid w:val="00A22C68"/>
    <w:rsid w:val="00A25441"/>
    <w:rsid w:val="00A26979"/>
    <w:rsid w:val="00A26B43"/>
    <w:rsid w:val="00A277FB"/>
    <w:rsid w:val="00A358D2"/>
    <w:rsid w:val="00A400F4"/>
    <w:rsid w:val="00A44CCA"/>
    <w:rsid w:val="00A45AD2"/>
    <w:rsid w:val="00A47B79"/>
    <w:rsid w:val="00A50E0F"/>
    <w:rsid w:val="00A52435"/>
    <w:rsid w:val="00A54677"/>
    <w:rsid w:val="00A54724"/>
    <w:rsid w:val="00A55065"/>
    <w:rsid w:val="00A55848"/>
    <w:rsid w:val="00A6300A"/>
    <w:rsid w:val="00A862EF"/>
    <w:rsid w:val="00A91FF3"/>
    <w:rsid w:val="00A96EB8"/>
    <w:rsid w:val="00AA68AC"/>
    <w:rsid w:val="00AB05C1"/>
    <w:rsid w:val="00AB21CA"/>
    <w:rsid w:val="00AB36F5"/>
    <w:rsid w:val="00AC0249"/>
    <w:rsid w:val="00AC0730"/>
    <w:rsid w:val="00AC4B52"/>
    <w:rsid w:val="00AD6061"/>
    <w:rsid w:val="00AD74F1"/>
    <w:rsid w:val="00AE670D"/>
    <w:rsid w:val="00AF0418"/>
    <w:rsid w:val="00AF1B31"/>
    <w:rsid w:val="00AF50B4"/>
    <w:rsid w:val="00AF5D15"/>
    <w:rsid w:val="00AF611A"/>
    <w:rsid w:val="00AF7E8D"/>
    <w:rsid w:val="00B0003C"/>
    <w:rsid w:val="00B03BEE"/>
    <w:rsid w:val="00B10111"/>
    <w:rsid w:val="00B126F0"/>
    <w:rsid w:val="00B142F4"/>
    <w:rsid w:val="00B16273"/>
    <w:rsid w:val="00B172BA"/>
    <w:rsid w:val="00B17C28"/>
    <w:rsid w:val="00B221CF"/>
    <w:rsid w:val="00B24165"/>
    <w:rsid w:val="00B24550"/>
    <w:rsid w:val="00B31CE0"/>
    <w:rsid w:val="00B41DBF"/>
    <w:rsid w:val="00B461CE"/>
    <w:rsid w:val="00B510FE"/>
    <w:rsid w:val="00B5307A"/>
    <w:rsid w:val="00B53202"/>
    <w:rsid w:val="00B532FA"/>
    <w:rsid w:val="00B53930"/>
    <w:rsid w:val="00B55764"/>
    <w:rsid w:val="00B55E2E"/>
    <w:rsid w:val="00B6312D"/>
    <w:rsid w:val="00B635CC"/>
    <w:rsid w:val="00B64245"/>
    <w:rsid w:val="00B677DA"/>
    <w:rsid w:val="00B7117E"/>
    <w:rsid w:val="00B7162D"/>
    <w:rsid w:val="00B733B3"/>
    <w:rsid w:val="00B73487"/>
    <w:rsid w:val="00B768D8"/>
    <w:rsid w:val="00B804F8"/>
    <w:rsid w:val="00B838C2"/>
    <w:rsid w:val="00B869C4"/>
    <w:rsid w:val="00B8722A"/>
    <w:rsid w:val="00B87A3C"/>
    <w:rsid w:val="00B9159B"/>
    <w:rsid w:val="00B93ACB"/>
    <w:rsid w:val="00B97E15"/>
    <w:rsid w:val="00BA3165"/>
    <w:rsid w:val="00BA320E"/>
    <w:rsid w:val="00BA72CB"/>
    <w:rsid w:val="00BA7B34"/>
    <w:rsid w:val="00BC42F3"/>
    <w:rsid w:val="00BC4959"/>
    <w:rsid w:val="00BD13C3"/>
    <w:rsid w:val="00BD3E72"/>
    <w:rsid w:val="00BE1D70"/>
    <w:rsid w:val="00BE490E"/>
    <w:rsid w:val="00BE49CB"/>
    <w:rsid w:val="00BF10D3"/>
    <w:rsid w:val="00BF1A0C"/>
    <w:rsid w:val="00BF455B"/>
    <w:rsid w:val="00C01BB5"/>
    <w:rsid w:val="00C06818"/>
    <w:rsid w:val="00C07C8B"/>
    <w:rsid w:val="00C179A2"/>
    <w:rsid w:val="00C2245C"/>
    <w:rsid w:val="00C257E0"/>
    <w:rsid w:val="00C37D82"/>
    <w:rsid w:val="00C468AA"/>
    <w:rsid w:val="00C47120"/>
    <w:rsid w:val="00C550F0"/>
    <w:rsid w:val="00C60AC4"/>
    <w:rsid w:val="00C62109"/>
    <w:rsid w:val="00C633D0"/>
    <w:rsid w:val="00C74591"/>
    <w:rsid w:val="00C906FA"/>
    <w:rsid w:val="00C959C1"/>
    <w:rsid w:val="00C97DCC"/>
    <w:rsid w:val="00CA5624"/>
    <w:rsid w:val="00CB1E54"/>
    <w:rsid w:val="00CB5F58"/>
    <w:rsid w:val="00CB616F"/>
    <w:rsid w:val="00CC00C0"/>
    <w:rsid w:val="00CC0426"/>
    <w:rsid w:val="00CC0F0C"/>
    <w:rsid w:val="00CD15A8"/>
    <w:rsid w:val="00CD2760"/>
    <w:rsid w:val="00CD5A32"/>
    <w:rsid w:val="00CD5FAB"/>
    <w:rsid w:val="00CD7BDC"/>
    <w:rsid w:val="00CE791B"/>
    <w:rsid w:val="00CF40C9"/>
    <w:rsid w:val="00CF60C6"/>
    <w:rsid w:val="00D0279C"/>
    <w:rsid w:val="00D0407E"/>
    <w:rsid w:val="00D124FD"/>
    <w:rsid w:val="00D144D3"/>
    <w:rsid w:val="00D14A07"/>
    <w:rsid w:val="00D15B50"/>
    <w:rsid w:val="00D17F18"/>
    <w:rsid w:val="00D20529"/>
    <w:rsid w:val="00D20AEB"/>
    <w:rsid w:val="00D20ED0"/>
    <w:rsid w:val="00D251C3"/>
    <w:rsid w:val="00D34E71"/>
    <w:rsid w:val="00D36C13"/>
    <w:rsid w:val="00D4699E"/>
    <w:rsid w:val="00D54113"/>
    <w:rsid w:val="00D54C91"/>
    <w:rsid w:val="00D6413A"/>
    <w:rsid w:val="00D64F01"/>
    <w:rsid w:val="00D65F59"/>
    <w:rsid w:val="00D6696C"/>
    <w:rsid w:val="00D67C17"/>
    <w:rsid w:val="00D7150C"/>
    <w:rsid w:val="00D800E8"/>
    <w:rsid w:val="00D8398E"/>
    <w:rsid w:val="00D87880"/>
    <w:rsid w:val="00D93DE4"/>
    <w:rsid w:val="00D93FCA"/>
    <w:rsid w:val="00DA1E1B"/>
    <w:rsid w:val="00DA2695"/>
    <w:rsid w:val="00DA3280"/>
    <w:rsid w:val="00DA4CA3"/>
    <w:rsid w:val="00DA5392"/>
    <w:rsid w:val="00DA5CF6"/>
    <w:rsid w:val="00DB1CC2"/>
    <w:rsid w:val="00DB559E"/>
    <w:rsid w:val="00DC2814"/>
    <w:rsid w:val="00DC2DCD"/>
    <w:rsid w:val="00DD32D3"/>
    <w:rsid w:val="00DD4AA3"/>
    <w:rsid w:val="00DD52C0"/>
    <w:rsid w:val="00DD71ED"/>
    <w:rsid w:val="00DE5522"/>
    <w:rsid w:val="00DF2CC7"/>
    <w:rsid w:val="00DF72D4"/>
    <w:rsid w:val="00DF7668"/>
    <w:rsid w:val="00E07FC6"/>
    <w:rsid w:val="00E112CD"/>
    <w:rsid w:val="00E145E4"/>
    <w:rsid w:val="00E14C9B"/>
    <w:rsid w:val="00E20DF3"/>
    <w:rsid w:val="00E23B97"/>
    <w:rsid w:val="00E3378A"/>
    <w:rsid w:val="00E35CE4"/>
    <w:rsid w:val="00E3681C"/>
    <w:rsid w:val="00E437B0"/>
    <w:rsid w:val="00E44680"/>
    <w:rsid w:val="00E5100F"/>
    <w:rsid w:val="00E54B47"/>
    <w:rsid w:val="00E54EAC"/>
    <w:rsid w:val="00E72B9E"/>
    <w:rsid w:val="00E85428"/>
    <w:rsid w:val="00E858DD"/>
    <w:rsid w:val="00E93B5A"/>
    <w:rsid w:val="00E94E79"/>
    <w:rsid w:val="00E976D9"/>
    <w:rsid w:val="00EA711A"/>
    <w:rsid w:val="00EB01D7"/>
    <w:rsid w:val="00EB080E"/>
    <w:rsid w:val="00EB2A30"/>
    <w:rsid w:val="00EB70A8"/>
    <w:rsid w:val="00EB7EF8"/>
    <w:rsid w:val="00EC172D"/>
    <w:rsid w:val="00EC40E7"/>
    <w:rsid w:val="00EC5D1C"/>
    <w:rsid w:val="00EC6239"/>
    <w:rsid w:val="00ED08BD"/>
    <w:rsid w:val="00ED2E96"/>
    <w:rsid w:val="00ED7B84"/>
    <w:rsid w:val="00EE0F7F"/>
    <w:rsid w:val="00EE5DA6"/>
    <w:rsid w:val="00EF54CF"/>
    <w:rsid w:val="00F078E7"/>
    <w:rsid w:val="00F07BA6"/>
    <w:rsid w:val="00F12193"/>
    <w:rsid w:val="00F142FC"/>
    <w:rsid w:val="00F1526B"/>
    <w:rsid w:val="00F17757"/>
    <w:rsid w:val="00F20B16"/>
    <w:rsid w:val="00F229D3"/>
    <w:rsid w:val="00F2395D"/>
    <w:rsid w:val="00F24D29"/>
    <w:rsid w:val="00F27238"/>
    <w:rsid w:val="00F374A9"/>
    <w:rsid w:val="00F40C49"/>
    <w:rsid w:val="00F422EF"/>
    <w:rsid w:val="00F42499"/>
    <w:rsid w:val="00F51E5F"/>
    <w:rsid w:val="00F56E6C"/>
    <w:rsid w:val="00F5741C"/>
    <w:rsid w:val="00F63826"/>
    <w:rsid w:val="00F65C12"/>
    <w:rsid w:val="00F75521"/>
    <w:rsid w:val="00F75FB7"/>
    <w:rsid w:val="00F765AE"/>
    <w:rsid w:val="00F765D1"/>
    <w:rsid w:val="00F81BC7"/>
    <w:rsid w:val="00F82458"/>
    <w:rsid w:val="00F82DBC"/>
    <w:rsid w:val="00F979E2"/>
    <w:rsid w:val="00FA1455"/>
    <w:rsid w:val="00FA2FFD"/>
    <w:rsid w:val="00FC12E1"/>
    <w:rsid w:val="00FC4EBE"/>
    <w:rsid w:val="00FC4F93"/>
    <w:rsid w:val="00FD0785"/>
    <w:rsid w:val="00FD5FCB"/>
    <w:rsid w:val="00FE6694"/>
    <w:rsid w:val="00FE6DE7"/>
    <w:rsid w:val="00FF3BE0"/>
    <w:rsid w:val="00FF41CB"/>
    <w:rsid w:val="00FF4A2A"/>
    <w:rsid w:val="00FF7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1A0C4B"/>
  <w15:chartTrackingRefBased/>
  <w15:docId w15:val="{F391FD49-B7B4-4499-B8C4-4A8351B33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C42F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5393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5393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640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22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662</Words>
  <Characters>3778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2</cp:revision>
  <dcterms:created xsi:type="dcterms:W3CDTF">2019-02-10T19:27:00Z</dcterms:created>
  <dcterms:modified xsi:type="dcterms:W3CDTF">2019-02-10T19:27:00Z</dcterms:modified>
</cp:coreProperties>
</file>